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23833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5360E745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des Ansprechpartners</w:t>
            </w:r>
            <w:r w:rsidR="007049D6">
              <w:rPr>
                <w:rFonts w:ascii="Arial" w:hAnsi="Arial"/>
                <w:sz w:val="16"/>
                <w:szCs w:val="16"/>
                <w:u w:val="single"/>
              </w:rPr>
              <w:t>/der Ansprechpartnerin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bookmarkStart w:id="1" w:name="_GoBack"/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A6BB0">
        <w:trPr>
          <w:cantSplit/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A6BB0">
        <w:trPr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  <w:vAlign w:val="center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A6BB0">
        <w:trPr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A6BB0">
        <w:trPr>
          <w:cantSplit/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A6BB0">
        <w:trPr>
          <w:cantSplit/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A6BB0">
        <w:trPr>
          <w:cantSplit/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A6BB0">
        <w:trPr>
          <w:cantSplit/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A6BB0">
        <w:trPr>
          <w:cantSplit/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A6BB0">
        <w:trPr>
          <w:cantSplit/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A6BB0">
        <w:trPr>
          <w:cantSplit/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A6BB0">
        <w:trPr>
          <w:cantSplit/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A6BB0">
        <w:trPr>
          <w:cantSplit/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A6BB0">
        <w:trPr>
          <w:cantSplit/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A6BB0">
        <w:trPr>
          <w:cantSplit/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A6BB0">
        <w:trPr>
          <w:cantSplit/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A6BB0">
        <w:trPr>
          <w:cantSplit/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0ECFFB4F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DE79A" w14:textId="77777777" w:rsidR="008F4E81" w:rsidRDefault="008F4E81">
      <w:r>
        <w:separator/>
      </w:r>
    </w:p>
  </w:endnote>
  <w:endnote w:type="continuationSeparator" w:id="0">
    <w:p w14:paraId="5AD566CF" w14:textId="77777777" w:rsidR="008F4E81" w:rsidRDefault="008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4B1C2508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7049D6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C5BEC" w14:textId="77777777" w:rsidR="008F4E81" w:rsidRDefault="008F4E81">
      <w:r>
        <w:separator/>
      </w:r>
    </w:p>
  </w:footnote>
  <w:footnote w:type="continuationSeparator" w:id="0">
    <w:p w14:paraId="597DD20D" w14:textId="77777777" w:rsidR="008F4E81" w:rsidRDefault="008F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4/g3zSfFxHyTHOXsKPbng6XCEqb3NMuNjYA45CeBTZpA9BIzofH1lN2P9fnXtTORCW0wrbsCrZAn309aLB6rQ==" w:salt="vW9/cADo90yYqkqnIkALk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61820"/>
    <w:rsid w:val="006C1ABF"/>
    <w:rsid w:val="006D72A9"/>
    <w:rsid w:val="007049D6"/>
    <w:rsid w:val="007061EF"/>
    <w:rsid w:val="00706B31"/>
    <w:rsid w:val="00717C50"/>
    <w:rsid w:val="0075750C"/>
    <w:rsid w:val="00794603"/>
    <w:rsid w:val="00796123"/>
    <w:rsid w:val="007D04DE"/>
    <w:rsid w:val="00813F13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83AE2"/>
    <w:rsid w:val="00AF4466"/>
    <w:rsid w:val="00AF54F9"/>
    <w:rsid w:val="00B57D47"/>
    <w:rsid w:val="00B63994"/>
    <w:rsid w:val="00C02309"/>
    <w:rsid w:val="00C202C8"/>
    <w:rsid w:val="00CF0408"/>
    <w:rsid w:val="00D2646A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A678E4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A678E4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A678E4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A678E4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A678E4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A678E4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A678E4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A678E4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A678E4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A678E4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A678E4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A678E4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A678E4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250982"/>
    <w:rsid w:val="00282034"/>
    <w:rsid w:val="00440F77"/>
    <w:rsid w:val="006F2FED"/>
    <w:rsid w:val="00784835"/>
    <w:rsid w:val="00A678E4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</cp:revision>
  <cp:lastPrinted>2005-11-29T09:43:00Z</cp:lastPrinted>
  <dcterms:created xsi:type="dcterms:W3CDTF">2020-02-04T09:09:00Z</dcterms:created>
  <dcterms:modified xsi:type="dcterms:W3CDTF">2021-03-01T12:18:00Z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